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AE50AA" w:rsidRDefault="00E270C5" w:rsidP="00E270C5">
      <w:pPr>
        <w:pStyle w:val="Editionnumber"/>
        <w:rPr>
          <w:highlight w:val="yellow"/>
          <w:rPrChange w:id="0" w:author="hideki.noguchi@gmail.com" w:date="2021-01-29T15:34:00Z">
            <w:rPr/>
          </w:rPrChange>
        </w:rPr>
      </w:pPr>
      <w:r w:rsidRPr="00AE50AA">
        <w:rPr>
          <w:highlight w:val="yellow"/>
          <w:rPrChange w:id="1" w:author="hideki.noguchi@gmail.com" w:date="2021-01-29T15:34:00Z">
            <w:rPr/>
          </w:rPrChange>
        </w:rPr>
        <w:t>Edition 1.0</w:t>
      </w:r>
    </w:p>
    <w:p w14:paraId="7C93824F" w14:textId="79F2D2E3" w:rsidR="00D74AE1" w:rsidRPr="004259CB" w:rsidRDefault="003E2769" w:rsidP="00E270C5">
      <w:pPr>
        <w:pStyle w:val="Documentdate"/>
      </w:pPr>
      <w:r w:rsidRPr="00AE50AA">
        <w:rPr>
          <w:highlight w:val="yellow"/>
          <w:rPrChange w:id="2" w:author="hideki.noguchi@gmail.com" w:date="2021-01-29T15:34:00Z">
            <w:rPr/>
          </w:rPrChange>
        </w:rPr>
        <w:t>May</w:t>
      </w:r>
      <w:r w:rsidR="004259CB" w:rsidRPr="00AE50AA">
        <w:rPr>
          <w:highlight w:val="yellow"/>
          <w:rPrChange w:id="3" w:author="hideki.noguchi@gmail.com" w:date="2021-01-29T15:34:00Z">
            <w:rPr/>
          </w:rPrChange>
        </w:rPr>
        <w:t xml:space="preserve"> 2018</w:t>
      </w:r>
    </w:p>
    <w:p w14:paraId="273C6D02" w14:textId="77777777" w:rsidR="003E2769" w:rsidRDefault="003E2769" w:rsidP="003274DB">
      <w:pPr>
        <w:rPr>
          <w:lang w:val="en-GB"/>
        </w:rPr>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41E6C4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00A50278">
        <w:rPr>
          <w:rFonts w:ascii="AvenirNext LT Pro Regular" w:hAnsi="AvenirNext LT Pro Regular"/>
          <w:sz w:val="22"/>
          <w:lang w:val="en-GB"/>
        </w:rPr>
        <w:t xml:space="preserve"> </w:t>
      </w:r>
      <w:r w:rsidR="00A50278" w:rsidRPr="00A5027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1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ae"/>
          </w:rPr>
          <w:t>1.</w:t>
        </w:r>
        <w:r w:rsidR="00757F9E">
          <w:rPr>
            <w:b w:val="0"/>
            <w:color w:val="auto"/>
            <w:sz w:val="24"/>
            <w:szCs w:val="24"/>
            <w:lang w:val="en-GB" w:eastAsia="en-GB"/>
          </w:rPr>
          <w:tab/>
        </w:r>
        <w:r w:rsidR="00757F9E" w:rsidRPr="00041A14">
          <w:rPr>
            <w:rStyle w:val="a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B973BA">
      <w:pPr>
        <w:pStyle w:val="11"/>
        <w:tabs>
          <w:tab w:val="left" w:pos="720"/>
        </w:tabs>
        <w:rPr>
          <w:b w:val="0"/>
          <w:color w:val="auto"/>
          <w:sz w:val="24"/>
          <w:szCs w:val="24"/>
          <w:lang w:val="en-GB" w:eastAsia="en-GB"/>
        </w:rPr>
      </w:pPr>
      <w:hyperlink w:anchor="_Toc464139605" w:history="1">
        <w:r w:rsidR="00757F9E" w:rsidRPr="00041A14">
          <w:rPr>
            <w:rStyle w:val="ae"/>
          </w:rPr>
          <w:t>2.</w:t>
        </w:r>
        <w:r w:rsidR="00757F9E">
          <w:rPr>
            <w:b w:val="0"/>
            <w:color w:val="auto"/>
            <w:sz w:val="24"/>
            <w:szCs w:val="24"/>
            <w:lang w:val="en-GB" w:eastAsia="en-GB"/>
          </w:rPr>
          <w:tab/>
        </w:r>
        <w:r w:rsidR="00757F9E" w:rsidRPr="00041A14">
          <w:rPr>
            <w:rStyle w:val="a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B973BA">
      <w:pPr>
        <w:pStyle w:val="11"/>
        <w:tabs>
          <w:tab w:val="left" w:pos="720"/>
        </w:tabs>
        <w:rPr>
          <w:b w:val="0"/>
          <w:color w:val="auto"/>
          <w:sz w:val="24"/>
          <w:szCs w:val="24"/>
          <w:lang w:val="en-GB" w:eastAsia="en-GB"/>
        </w:rPr>
      </w:pPr>
      <w:hyperlink w:anchor="_Toc464139606" w:history="1">
        <w:r w:rsidR="00757F9E" w:rsidRPr="00041A14">
          <w:rPr>
            <w:rStyle w:val="ae"/>
          </w:rPr>
          <w:t>3.</w:t>
        </w:r>
        <w:r w:rsidR="00757F9E">
          <w:rPr>
            <w:b w:val="0"/>
            <w:color w:val="auto"/>
            <w:sz w:val="24"/>
            <w:szCs w:val="24"/>
            <w:lang w:val="en-GB" w:eastAsia="en-GB"/>
          </w:rPr>
          <w:tab/>
        </w:r>
        <w:r w:rsidR="00757F9E" w:rsidRPr="00041A14">
          <w:rPr>
            <w:rStyle w:val="a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B973BA">
      <w:pPr>
        <w:pStyle w:val="11"/>
        <w:tabs>
          <w:tab w:val="left" w:pos="720"/>
        </w:tabs>
        <w:rPr>
          <w:b w:val="0"/>
          <w:color w:val="auto"/>
          <w:sz w:val="24"/>
          <w:szCs w:val="24"/>
          <w:lang w:val="en-GB" w:eastAsia="en-GB"/>
        </w:rPr>
      </w:pPr>
      <w:hyperlink w:anchor="_Toc464139607" w:history="1">
        <w:r w:rsidR="00757F9E" w:rsidRPr="00041A14">
          <w:rPr>
            <w:rStyle w:val="ae"/>
          </w:rPr>
          <w:t>4.</w:t>
        </w:r>
        <w:r w:rsidR="00757F9E">
          <w:rPr>
            <w:b w:val="0"/>
            <w:color w:val="auto"/>
            <w:sz w:val="24"/>
            <w:szCs w:val="24"/>
            <w:lang w:val="en-GB" w:eastAsia="en-GB"/>
          </w:rPr>
          <w:tab/>
        </w:r>
        <w:r w:rsidR="00757F9E" w:rsidRPr="00041A14">
          <w:rPr>
            <w:rStyle w:val="a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B973BA">
      <w:pPr>
        <w:pStyle w:val="11"/>
        <w:tabs>
          <w:tab w:val="left" w:pos="720"/>
        </w:tabs>
        <w:rPr>
          <w:b w:val="0"/>
          <w:color w:val="auto"/>
          <w:sz w:val="24"/>
          <w:szCs w:val="24"/>
          <w:lang w:val="en-GB" w:eastAsia="en-GB"/>
        </w:rPr>
      </w:pPr>
      <w:hyperlink w:anchor="_Toc464139608" w:history="1">
        <w:r w:rsidR="00757F9E" w:rsidRPr="00041A14">
          <w:rPr>
            <w:rStyle w:val="ae"/>
          </w:rPr>
          <w:t>5.</w:t>
        </w:r>
        <w:r w:rsidR="00757F9E">
          <w:rPr>
            <w:b w:val="0"/>
            <w:color w:val="auto"/>
            <w:sz w:val="24"/>
            <w:szCs w:val="24"/>
            <w:lang w:val="en-GB" w:eastAsia="en-GB"/>
          </w:rPr>
          <w:tab/>
        </w:r>
        <w:r w:rsidR="00757F9E" w:rsidRPr="00041A14">
          <w:rPr>
            <w:rStyle w:val="a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B973BA">
      <w:pPr>
        <w:pStyle w:val="11"/>
        <w:tabs>
          <w:tab w:val="left" w:pos="720"/>
        </w:tabs>
        <w:rPr>
          <w:b w:val="0"/>
          <w:color w:val="auto"/>
          <w:sz w:val="24"/>
          <w:szCs w:val="24"/>
          <w:lang w:val="en-GB" w:eastAsia="en-GB"/>
        </w:rPr>
      </w:pPr>
      <w:hyperlink w:anchor="_Toc464139609" w:history="1">
        <w:r w:rsidR="00757F9E" w:rsidRPr="00041A14">
          <w:rPr>
            <w:rStyle w:val="ae"/>
          </w:rPr>
          <w:t>6.</w:t>
        </w:r>
        <w:r w:rsidR="00757F9E">
          <w:rPr>
            <w:b w:val="0"/>
            <w:color w:val="auto"/>
            <w:sz w:val="24"/>
            <w:szCs w:val="24"/>
            <w:lang w:val="en-GB" w:eastAsia="en-GB"/>
          </w:rPr>
          <w:tab/>
        </w:r>
        <w:r w:rsidR="00757F9E" w:rsidRPr="00041A14">
          <w:rPr>
            <w:rStyle w:val="a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B973BA">
      <w:pPr>
        <w:pStyle w:val="11"/>
        <w:tabs>
          <w:tab w:val="left" w:pos="720"/>
        </w:tabs>
        <w:rPr>
          <w:b w:val="0"/>
          <w:color w:val="auto"/>
          <w:sz w:val="24"/>
          <w:szCs w:val="24"/>
          <w:lang w:val="en-GB" w:eastAsia="en-GB"/>
        </w:rPr>
      </w:pPr>
      <w:hyperlink w:anchor="_Toc464139610" w:history="1">
        <w:r w:rsidR="00757F9E" w:rsidRPr="00041A14">
          <w:rPr>
            <w:rStyle w:val="ae"/>
          </w:rPr>
          <w:t>7.</w:t>
        </w:r>
        <w:r w:rsidR="00757F9E">
          <w:rPr>
            <w:b w:val="0"/>
            <w:color w:val="auto"/>
            <w:sz w:val="24"/>
            <w:szCs w:val="24"/>
            <w:lang w:val="en-GB" w:eastAsia="en-GB"/>
          </w:rPr>
          <w:tab/>
        </w:r>
        <w:r w:rsidR="00757F9E" w:rsidRPr="00041A14">
          <w:rPr>
            <w:rStyle w:val="a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B973BA">
      <w:pPr>
        <w:pStyle w:val="11"/>
        <w:tabs>
          <w:tab w:val="left" w:pos="720"/>
        </w:tabs>
        <w:rPr>
          <w:b w:val="0"/>
          <w:color w:val="auto"/>
          <w:sz w:val="24"/>
          <w:szCs w:val="24"/>
          <w:lang w:val="en-GB" w:eastAsia="en-GB"/>
        </w:rPr>
      </w:pPr>
      <w:hyperlink w:anchor="_Toc464139611" w:history="1">
        <w:r w:rsidR="00757F9E" w:rsidRPr="00041A14">
          <w:rPr>
            <w:rStyle w:val="ae"/>
          </w:rPr>
          <w:t>8.</w:t>
        </w:r>
        <w:r w:rsidR="00757F9E">
          <w:rPr>
            <w:b w:val="0"/>
            <w:color w:val="auto"/>
            <w:sz w:val="24"/>
            <w:szCs w:val="24"/>
            <w:lang w:val="en-GB" w:eastAsia="en-GB"/>
          </w:rPr>
          <w:tab/>
        </w:r>
        <w:r w:rsidR="00757F9E" w:rsidRPr="00041A14">
          <w:rPr>
            <w:rStyle w:val="a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a0"/>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a0"/>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a0"/>
      </w:pPr>
      <w:r w:rsidRPr="00536858">
        <w:t>IALA publishes Standards, Recommendations, and Guidelines</w:t>
      </w:r>
      <w:r>
        <w:t>,</w:t>
      </w:r>
      <w:r w:rsidRPr="00536858">
        <w:t xml:space="preserve"> defined as follows.</w:t>
      </w:r>
    </w:p>
    <w:tbl>
      <w:tblPr>
        <w:tblStyle w:val="4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F8C3FEE" w:rsidR="004259CB" w:rsidRPr="004259CB" w:rsidRDefault="004259CB" w:rsidP="004259CB">
      <w:pPr>
        <w:pStyle w:val="a0"/>
      </w:pPr>
      <w:r w:rsidRPr="004259CB">
        <w:t>The IALA Stra</w:t>
      </w:r>
      <w:r w:rsidR="002240A8">
        <w:t>tegic Vision for the period 2018</w:t>
      </w:r>
      <w:r w:rsidRPr="004259CB">
        <w:t xml:space="preserve">-2026,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rsidP="004259CB">
      <w:pPr>
        <w:pStyle w:val="a0"/>
        <w:ind w:left="567"/>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Pr="004259CB" w:rsidRDefault="004259CB" w:rsidP="004259CB">
      <w:pPr>
        <w:pStyle w:val="a0"/>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a0"/>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a0"/>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a0"/>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a0"/>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a0"/>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lastRenderedPageBreak/>
        <w:t>Narrow b</w:t>
      </w:r>
      <w:r w:rsidR="004A4A3F">
        <w:t>andwidth systems</w:t>
      </w:r>
    </w:p>
    <w:p w14:paraId="6B52821E" w14:textId="280C48C3" w:rsidR="004A4A3F" w:rsidRPr="00BE0675" w:rsidRDefault="00A16122" w:rsidP="00033773">
      <w:pPr>
        <w:pStyle w:val="Bullet1"/>
      </w:pPr>
      <w:r>
        <w:t>Harmonised maritime connectivity</w:t>
      </w:r>
    </w:p>
    <w:p w14:paraId="26337B12" w14:textId="2C89075D" w:rsidR="004259CB" w:rsidRPr="004259CB" w:rsidRDefault="004259CB" w:rsidP="004259CB">
      <w:pPr>
        <w:pStyle w:val="1"/>
        <w:tabs>
          <w:tab w:val="clear" w:pos="0"/>
        </w:tabs>
        <w:spacing w:before="0"/>
        <w:ind w:left="0" w:firstLine="0"/>
        <w:rPr>
          <w:caps w:val="0"/>
        </w:rPr>
      </w:pPr>
      <w:bookmarkStart w:id="20" w:name="_Toc455587604"/>
      <w:bookmarkStart w:id="21" w:name="_Toc455589136"/>
      <w:bookmarkStart w:id="22" w:name="_Toc432687599"/>
      <w:bookmarkStart w:id="23" w:name="_Toc464033447"/>
      <w:bookmarkStart w:id="24" w:name="_Toc464136442"/>
      <w:bookmarkStart w:id="25" w:name="_Toc464139608"/>
      <w:bookmarkEnd w:id="20"/>
      <w:bookmarkEnd w:id="21"/>
      <w:r w:rsidRPr="004259CB">
        <w:rPr>
          <w:caps w:val="0"/>
        </w:rPr>
        <w:t>REFERENCED DOCUMENT</w:t>
      </w:r>
      <w:r w:rsidR="00757F9E" w:rsidRPr="004259CB">
        <w:rPr>
          <w:caps w:val="0"/>
        </w:rPr>
        <w:t>S</w:t>
      </w:r>
      <w:bookmarkEnd w:id="22"/>
      <w:bookmarkEnd w:id="23"/>
      <w:bookmarkEnd w:id="24"/>
      <w:bookmarkEnd w:id="25"/>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a0"/>
      </w:pPr>
      <w:bookmarkStart w:id="26" w:name="_Toc455589139"/>
      <w:bookmarkEnd w:id="26"/>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aa"/>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325C63">
        <w:trPr>
          <w:jc w:val="center"/>
        </w:trPr>
        <w:tc>
          <w:tcPr>
            <w:tcW w:w="2547" w:type="dxa"/>
            <w:vMerge w:val="restart"/>
          </w:tcPr>
          <w:p w14:paraId="671BC33A" w14:textId="2307BBCD" w:rsidR="007A562F" w:rsidRPr="00850E7F" w:rsidRDefault="007A562F" w:rsidP="006B6760">
            <w:pPr>
              <w:spacing w:before="120" w:after="120"/>
              <w:ind w:right="-250"/>
              <w:rPr>
                <w:b/>
                <w:sz w:val="22"/>
                <w:lang w:val="en-GB"/>
              </w:rPr>
            </w:pPr>
            <w:r>
              <w:rPr>
                <w:b/>
                <w:sz w:val="22"/>
                <w:lang w:val="en-GB"/>
              </w:rPr>
              <w:t>Wide and medium b</w:t>
            </w:r>
            <w:r w:rsidRPr="00850E7F">
              <w:rPr>
                <w:b/>
                <w:sz w:val="22"/>
                <w:lang w:val="en-GB"/>
              </w:rPr>
              <w:t xml:space="preserve">andwidth </w:t>
            </w:r>
            <w:r>
              <w:rPr>
                <w:b/>
                <w:sz w:val="22"/>
                <w:lang w:val="en-GB"/>
              </w:rPr>
              <w:t>systems</w:t>
            </w:r>
          </w:p>
        </w:tc>
        <w:tc>
          <w:tcPr>
            <w:tcW w:w="2410" w:type="dxa"/>
          </w:tcPr>
          <w:p w14:paraId="2F1D7DDC" w14:textId="04D3ECBB" w:rsidR="007A562F" w:rsidRDefault="007A562F" w:rsidP="009B36DB">
            <w:pPr>
              <w:spacing w:before="120" w:after="120"/>
              <w:rPr>
                <w:sz w:val="22"/>
                <w:lang w:val="en-GB"/>
              </w:rPr>
            </w:pPr>
            <w:r>
              <w:rPr>
                <w:sz w:val="22"/>
                <w:lang w:val="en-GB"/>
              </w:rPr>
              <w:t>R1007</w:t>
            </w:r>
            <w:r>
              <w:rPr>
                <w:rStyle w:val="af2"/>
              </w:rPr>
              <w:t xml:space="preserve"> </w:t>
            </w:r>
          </w:p>
        </w:tc>
        <w:tc>
          <w:tcPr>
            <w:tcW w:w="5156"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325C63">
        <w:trPr>
          <w:jc w:val="center"/>
        </w:trPr>
        <w:tc>
          <w:tcPr>
            <w:tcW w:w="2547" w:type="dxa"/>
            <w:vMerge/>
          </w:tcPr>
          <w:p w14:paraId="705FBD26" w14:textId="62C94DB1" w:rsidR="007A562F" w:rsidRPr="00085375" w:rsidRDefault="007A562F" w:rsidP="00BA0EEF">
            <w:pPr>
              <w:spacing w:before="120" w:after="120"/>
              <w:rPr>
                <w:b/>
                <w:sz w:val="22"/>
                <w:lang w:val="en-GB"/>
              </w:rPr>
            </w:pPr>
          </w:p>
        </w:tc>
        <w:tc>
          <w:tcPr>
            <w:tcW w:w="2410" w:type="dxa"/>
          </w:tcPr>
          <w:p w14:paraId="23E83C70" w14:textId="749DE480" w:rsidR="007A562F" w:rsidRDefault="007A562F" w:rsidP="00BA0EEF">
            <w:pPr>
              <w:spacing w:before="120" w:after="120"/>
              <w:rPr>
                <w:sz w:val="22"/>
                <w:lang w:val="en-GB"/>
              </w:rPr>
            </w:pPr>
            <w:ins w:id="27" w:author="hideki.noguchi@gmail.com" w:date="2021-01-29T15:08:00Z">
              <w:r>
                <w:rPr>
                  <w:sz w:val="22"/>
                  <w:lang w:val="en-GB"/>
                </w:rPr>
                <w:t>R0123(</w:t>
              </w:r>
            </w:ins>
            <w:r>
              <w:rPr>
                <w:sz w:val="22"/>
                <w:lang w:val="en-GB"/>
              </w:rPr>
              <w:t>A-123</w:t>
            </w:r>
            <w:ins w:id="28" w:author="hideki.noguchi@gmail.com" w:date="2021-01-29T15:08:00Z">
              <w:r>
                <w:rPr>
                  <w:sz w:val="22"/>
                  <w:lang w:val="en-GB"/>
                </w:rPr>
                <w:t>)</w:t>
              </w:r>
            </w:ins>
          </w:p>
        </w:tc>
        <w:tc>
          <w:tcPr>
            <w:tcW w:w="5156"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325C63">
        <w:trPr>
          <w:jc w:val="center"/>
          <w:ins w:id="29" w:author="hideki.noguchi@gmail.com" w:date="2021-01-29T15:27:00Z"/>
        </w:trPr>
        <w:tc>
          <w:tcPr>
            <w:tcW w:w="2547" w:type="dxa"/>
            <w:vMerge/>
          </w:tcPr>
          <w:p w14:paraId="59269F20" w14:textId="77777777" w:rsidR="007A562F" w:rsidRPr="00085375" w:rsidRDefault="007A562F" w:rsidP="00BA0EEF">
            <w:pPr>
              <w:spacing w:before="120" w:after="120"/>
              <w:rPr>
                <w:ins w:id="30" w:author="hideki.noguchi@gmail.com" w:date="2021-01-29T15:27:00Z"/>
                <w:b/>
                <w:sz w:val="22"/>
                <w:lang w:val="en-GB"/>
              </w:rPr>
            </w:pPr>
          </w:p>
        </w:tc>
        <w:tc>
          <w:tcPr>
            <w:tcW w:w="2410" w:type="dxa"/>
          </w:tcPr>
          <w:p w14:paraId="39B36338" w14:textId="6C9A64F9" w:rsidR="007A562F" w:rsidRDefault="007A562F" w:rsidP="00BA0EEF">
            <w:pPr>
              <w:spacing w:before="120" w:after="120"/>
              <w:rPr>
                <w:ins w:id="31" w:author="hideki.noguchi@gmail.com" w:date="2021-01-29T15:27:00Z"/>
                <w:rFonts w:hint="eastAsia"/>
                <w:sz w:val="22"/>
                <w:lang w:val="en-GB" w:eastAsia="ja-JP"/>
              </w:rPr>
            </w:pPr>
            <w:ins w:id="32" w:author="hideki.noguchi@gmail.com" w:date="2021-01-29T15:28:00Z">
              <w:r>
                <w:rPr>
                  <w:rFonts w:hint="eastAsia"/>
                  <w:sz w:val="22"/>
                  <w:lang w:val="en-GB" w:eastAsia="ja-JP"/>
                </w:rPr>
                <w:t>R</w:t>
              </w:r>
              <w:r>
                <w:rPr>
                  <w:sz w:val="22"/>
                  <w:lang w:val="en-GB" w:eastAsia="ja-JP"/>
                </w:rPr>
                <w:t>0124(A-124)</w:t>
              </w:r>
            </w:ins>
          </w:p>
        </w:tc>
        <w:tc>
          <w:tcPr>
            <w:tcW w:w="5156" w:type="dxa"/>
          </w:tcPr>
          <w:p w14:paraId="31F237F5" w14:textId="2AD0730E" w:rsidR="007A562F" w:rsidRPr="00850E7F" w:rsidRDefault="007A562F" w:rsidP="007A562F">
            <w:pPr>
              <w:spacing w:before="120" w:after="120"/>
              <w:rPr>
                <w:ins w:id="33" w:author="hideki.noguchi@gmail.com" w:date="2021-01-29T15:27:00Z"/>
                <w:rFonts w:hint="eastAsia"/>
                <w:sz w:val="22"/>
                <w:lang w:val="en-GB" w:eastAsia="ja-JP"/>
              </w:rPr>
            </w:pPr>
            <w:ins w:id="34" w:author="hideki.noguchi@gmail.com" w:date="2021-01-29T15:29:00Z">
              <w:r>
                <w:rPr>
                  <w:sz w:val="22"/>
                  <w:lang w:val="en-GB" w:eastAsia="ja-JP"/>
                </w:rPr>
                <w:t>Automatic Identification System (AIS) Shore Station and Networking As</w:t>
              </w:r>
            </w:ins>
            <w:ins w:id="35" w:author="hideki.noguchi@gmail.com" w:date="2021-01-29T15:30:00Z">
              <w:r>
                <w:rPr>
                  <w:sz w:val="22"/>
                  <w:lang w:val="en-GB" w:eastAsia="ja-JP"/>
                </w:rPr>
                <w:t xml:space="preserve">pect relating to the AIS Service </w:t>
              </w:r>
            </w:ins>
          </w:p>
        </w:tc>
      </w:tr>
    </w:tbl>
    <w:p w14:paraId="05EE7EB0" w14:textId="77777777" w:rsidR="004259CB" w:rsidRPr="004259CB" w:rsidRDefault="004259CB" w:rsidP="004259CB">
      <w:pPr>
        <w:rPr>
          <w:lang w:val="en-GB"/>
        </w:rPr>
      </w:pPr>
      <w:bookmarkStart w:id="36" w:name="_Toc432687601"/>
      <w:bookmarkEnd w:id="36"/>
    </w:p>
    <w:p w14:paraId="040E162C" w14:textId="36E567AE" w:rsidR="004259CB" w:rsidRPr="004259CB" w:rsidRDefault="004259CB" w:rsidP="004259CB">
      <w:pPr>
        <w:pStyle w:val="a0"/>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aa"/>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rsidDel="007A562F" w14:paraId="4F97AEAA" w14:textId="22B307DE" w:rsidTr="000947CB">
        <w:trPr>
          <w:jc w:val="center"/>
          <w:del w:id="37" w:author="hideki.noguchi@gmail.com" w:date="2021-01-29T15:31:00Z"/>
        </w:trPr>
        <w:tc>
          <w:tcPr>
            <w:tcW w:w="2526" w:type="dxa"/>
          </w:tcPr>
          <w:p w14:paraId="3959D71B" w14:textId="74F15987" w:rsidR="00850E7F" w:rsidDel="007A562F" w:rsidRDefault="006B6760" w:rsidP="006B6760">
            <w:pPr>
              <w:spacing w:before="120" w:after="120"/>
              <w:rPr>
                <w:del w:id="38" w:author="hideki.noguchi@gmail.com" w:date="2021-01-29T15:31:00Z"/>
                <w:b/>
                <w:sz w:val="22"/>
                <w:lang w:val="en-GB"/>
              </w:rPr>
            </w:pPr>
            <w:del w:id="39" w:author="hideki.noguchi@gmail.com" w:date="2021-01-29T15:31:00Z">
              <w:r w:rsidDel="007A562F">
                <w:rPr>
                  <w:b/>
                  <w:sz w:val="22"/>
                  <w:lang w:val="en-GB"/>
                </w:rPr>
                <w:delText>Wide and medium bandwidth systems</w:delText>
              </w:r>
            </w:del>
          </w:p>
        </w:tc>
        <w:tc>
          <w:tcPr>
            <w:tcW w:w="2289" w:type="dxa"/>
            <w:vAlign w:val="center"/>
          </w:tcPr>
          <w:p w14:paraId="469E0106" w14:textId="4A3028E1" w:rsidR="00850E7F" w:rsidDel="007A562F" w:rsidRDefault="00A96D8D" w:rsidP="000947CB">
            <w:pPr>
              <w:spacing w:before="120" w:after="120"/>
              <w:rPr>
                <w:del w:id="40" w:author="hideki.noguchi@gmail.com" w:date="2021-01-29T15:31:00Z"/>
                <w:sz w:val="22"/>
                <w:lang w:val="en-GB"/>
              </w:rPr>
            </w:pPr>
            <w:del w:id="41" w:author="hideki.noguchi@gmail.com" w:date="2021-01-29T15:31:00Z">
              <w:r w:rsidDel="007A562F">
                <w:rPr>
                  <w:sz w:val="22"/>
                  <w:lang w:val="en-GB"/>
                </w:rPr>
                <w:delText>A-124</w:delText>
              </w:r>
            </w:del>
          </w:p>
        </w:tc>
        <w:tc>
          <w:tcPr>
            <w:tcW w:w="5156" w:type="dxa"/>
            <w:vAlign w:val="center"/>
          </w:tcPr>
          <w:p w14:paraId="369A1155" w14:textId="07E2CBD9" w:rsidR="00850E7F" w:rsidRPr="00085375" w:rsidDel="007A562F" w:rsidRDefault="00850E7F" w:rsidP="00BA0EEF">
            <w:pPr>
              <w:spacing w:before="120" w:after="120"/>
              <w:rPr>
                <w:del w:id="42" w:author="hideki.noguchi@gmail.com" w:date="2021-01-29T15:31:00Z"/>
                <w:sz w:val="22"/>
                <w:lang w:val="en-GB"/>
              </w:rPr>
            </w:pPr>
            <w:del w:id="43" w:author="hideki.noguchi@gmail.com" w:date="2021-01-29T15:31:00Z">
              <w:r w:rsidRPr="00850E7F" w:rsidDel="007A562F">
                <w:rPr>
                  <w:sz w:val="22"/>
                  <w:lang w:val="en-GB"/>
                </w:rPr>
                <w:delText>The AIS Service</w:delText>
              </w:r>
            </w:del>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132A92EC" w:rsidR="000947CB" w:rsidDel="009E7022" w:rsidRDefault="008F7E3B" w:rsidP="000947CB">
            <w:pPr>
              <w:spacing w:before="120" w:after="120"/>
              <w:rPr>
                <w:sz w:val="22"/>
                <w:lang w:val="en-GB"/>
              </w:rPr>
            </w:pPr>
            <w:ins w:id="44" w:author="hideki.noguchi@gmail.com" w:date="2021-01-29T15:11:00Z">
              <w:r>
                <w:rPr>
                  <w:sz w:val="22"/>
                  <w:lang w:val="en-GB"/>
                </w:rPr>
                <w:t>R0140(</w:t>
              </w:r>
            </w:ins>
            <w:r w:rsidR="00A96D8D">
              <w:rPr>
                <w:sz w:val="22"/>
                <w:lang w:val="en-GB"/>
              </w:rPr>
              <w:t>e-NAV-140</w:t>
            </w:r>
            <w:ins w:id="45" w:author="hideki.noguchi@gmail.com" w:date="2021-01-29T15:11:00Z">
              <w:r>
                <w:rPr>
                  <w:sz w:val="22"/>
                  <w:lang w:val="en-GB"/>
                </w:rPr>
                <w:t>)</w:t>
              </w:r>
            </w:ins>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0BF1341E" w:rsidR="000947CB" w:rsidRDefault="008F7E3B" w:rsidP="000947CB">
            <w:pPr>
              <w:spacing w:before="120" w:after="120"/>
              <w:rPr>
                <w:sz w:val="22"/>
                <w:lang w:val="en-GB"/>
              </w:rPr>
            </w:pPr>
            <w:ins w:id="46" w:author="hideki.noguchi@gmail.com" w:date="2021-01-29T15:11:00Z">
              <w:r>
                <w:rPr>
                  <w:sz w:val="22"/>
                  <w:lang w:val="en-GB"/>
                </w:rPr>
                <w:t>R0148(</w:t>
              </w:r>
            </w:ins>
            <w:r w:rsidR="00A96D8D">
              <w:rPr>
                <w:sz w:val="22"/>
                <w:lang w:val="en-GB"/>
              </w:rPr>
              <w:t>e-NAV-148</w:t>
            </w:r>
            <w:ins w:id="47" w:author="hideki.noguchi@gmail.com" w:date="2021-01-29T15:12:00Z">
              <w:r>
                <w:rPr>
                  <w:sz w:val="22"/>
                  <w:lang w:val="en-GB"/>
                </w:rPr>
                <w:t>)</w:t>
              </w:r>
            </w:ins>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1"/>
        <w:tabs>
          <w:tab w:val="clear" w:pos="0"/>
        </w:tabs>
        <w:spacing w:before="0"/>
        <w:ind w:left="0" w:firstLine="0"/>
        <w:rPr>
          <w:caps w:val="0"/>
        </w:rPr>
      </w:pPr>
      <w:bookmarkStart w:id="48" w:name="_Toc464136443"/>
      <w:bookmarkStart w:id="49" w:name="_Toc464139609"/>
      <w:r w:rsidRPr="004259CB">
        <w:rPr>
          <w:caps w:val="0"/>
        </w:rPr>
        <w:t>SUPPLEMENTARY ELEMENTS</w:t>
      </w:r>
      <w:bookmarkEnd w:id="48"/>
      <w:bookmarkEnd w:id="4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a0"/>
      </w:pPr>
      <w:r w:rsidRPr="004259CB">
        <w:t>There are no supplementary elements to this Standard.</w:t>
      </w:r>
    </w:p>
    <w:p w14:paraId="54692D7F" w14:textId="50831692" w:rsidR="004259CB" w:rsidRPr="004259CB" w:rsidRDefault="005F70AF" w:rsidP="004259CB">
      <w:pPr>
        <w:pStyle w:val="1"/>
        <w:tabs>
          <w:tab w:val="clear" w:pos="0"/>
        </w:tabs>
        <w:spacing w:before="0"/>
        <w:ind w:left="0" w:firstLine="0"/>
        <w:rPr>
          <w:caps w:val="0"/>
        </w:rPr>
      </w:pPr>
      <w:bookmarkStart w:id="50" w:name="_Toc464033448"/>
      <w:bookmarkStart w:id="51" w:name="_Toc464136444"/>
      <w:bookmarkStart w:id="52" w:name="_Toc464139610"/>
      <w:r>
        <w:rPr>
          <w:caps w:val="0"/>
        </w:rPr>
        <w:t>APPROVAL</w:t>
      </w:r>
      <w:r w:rsidR="004259CB" w:rsidRPr="004259CB">
        <w:rPr>
          <w:caps w:val="0"/>
        </w:rPr>
        <w:t xml:space="preserve"> AND AMENDMENT OF STANDARDS</w:t>
      </w:r>
      <w:bookmarkEnd w:id="50"/>
      <w:bookmarkEnd w:id="51"/>
      <w:bookmarkEnd w:id="52"/>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a0"/>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1"/>
        <w:tabs>
          <w:tab w:val="clear" w:pos="0"/>
        </w:tabs>
        <w:spacing w:before="0"/>
        <w:ind w:left="0" w:firstLine="0"/>
        <w:rPr>
          <w:caps w:val="0"/>
        </w:rPr>
      </w:pPr>
      <w:bookmarkStart w:id="53" w:name="_Toc464033449"/>
      <w:bookmarkStart w:id="54" w:name="_Toc455589152"/>
      <w:bookmarkStart w:id="55" w:name="_Toc455589153"/>
      <w:bookmarkStart w:id="56" w:name="_Toc455589154"/>
      <w:bookmarkStart w:id="57" w:name="_Toc455589155"/>
      <w:bookmarkStart w:id="58" w:name="_Toc455589156"/>
      <w:bookmarkStart w:id="59" w:name="_Toc455589157"/>
      <w:bookmarkStart w:id="60" w:name="_Toc455589158"/>
      <w:bookmarkStart w:id="61" w:name="_Toc455589159"/>
      <w:bookmarkStart w:id="62" w:name="_Toc455589160"/>
      <w:bookmarkStart w:id="63" w:name="_Toc455589161"/>
      <w:bookmarkStart w:id="64" w:name="_Toc455589162"/>
      <w:bookmarkStart w:id="65" w:name="_Toc455589163"/>
      <w:bookmarkStart w:id="66" w:name="_Toc455589164"/>
      <w:bookmarkStart w:id="67" w:name="_Toc455589165"/>
      <w:bookmarkStart w:id="68" w:name="_Toc455589166"/>
      <w:bookmarkStart w:id="69" w:name="_Toc455589167"/>
      <w:bookmarkStart w:id="70" w:name="_Toc455589168"/>
      <w:bookmarkStart w:id="71" w:name="_Toc455589169"/>
      <w:bookmarkStart w:id="72" w:name="_Toc455589170"/>
      <w:bookmarkStart w:id="73" w:name="_Toc455589171"/>
      <w:bookmarkStart w:id="74" w:name="_Toc464033450"/>
      <w:bookmarkStart w:id="75" w:name="_Toc464033451"/>
      <w:bookmarkStart w:id="76" w:name="_Toc432687611"/>
      <w:bookmarkStart w:id="77" w:name="_Toc464033452"/>
      <w:bookmarkStart w:id="78" w:name="_Toc464136445"/>
      <w:bookmarkStart w:id="79" w:name="_Toc46413961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4259CB">
        <w:rPr>
          <w:caps w:val="0"/>
        </w:rPr>
        <w:t>DOCUMENT HISTORY</w:t>
      </w:r>
      <w:bookmarkEnd w:id="76"/>
      <w:bookmarkEnd w:id="77"/>
      <w:bookmarkEnd w:id="78"/>
      <w:bookmarkEnd w:id="7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aa"/>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lastRenderedPageBreak/>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r w:rsidR="007A562F" w:rsidRPr="004259CB" w14:paraId="447D4BAB" w14:textId="77777777" w:rsidTr="005F70AF">
        <w:trPr>
          <w:ins w:id="80" w:author="hideki.noguchi@gmail.com" w:date="2021-01-29T15:32:00Z"/>
        </w:trPr>
        <w:tc>
          <w:tcPr>
            <w:tcW w:w="1417" w:type="dxa"/>
            <w:vAlign w:val="center"/>
          </w:tcPr>
          <w:p w14:paraId="3B4E3901" w14:textId="6CDBDA88" w:rsidR="007A562F" w:rsidRDefault="007A562F" w:rsidP="00BA0733">
            <w:pPr>
              <w:spacing w:before="120" w:after="120"/>
              <w:rPr>
                <w:ins w:id="81" w:author="hideki.noguchi@gmail.com" w:date="2021-01-29T15:32:00Z"/>
                <w:rFonts w:hint="eastAsia"/>
                <w:sz w:val="22"/>
                <w:lang w:val="en-GB" w:eastAsia="ja-JP"/>
              </w:rPr>
            </w:pPr>
            <w:ins w:id="82" w:author="hideki.noguchi@gmail.com" w:date="2021-01-29T15:32:00Z">
              <w:r>
                <w:rPr>
                  <w:rFonts w:hint="eastAsia"/>
                  <w:sz w:val="22"/>
                  <w:lang w:val="en-GB" w:eastAsia="ja-JP"/>
                </w:rPr>
                <w:t>2</w:t>
              </w:r>
              <w:r>
                <w:rPr>
                  <w:sz w:val="22"/>
                  <w:lang w:val="en-GB" w:eastAsia="ja-JP"/>
                </w:rPr>
                <w:t>022</w:t>
              </w:r>
            </w:ins>
            <w:ins w:id="83" w:author="hideki.noguchi@gmail.com" w:date="2021-01-29T15:33:00Z">
              <w:r>
                <w:rPr>
                  <w:sz w:val="22"/>
                  <w:lang w:val="en-GB" w:eastAsia="ja-JP"/>
                </w:rPr>
                <w:t>-06-DD</w:t>
              </w:r>
            </w:ins>
          </w:p>
        </w:tc>
        <w:tc>
          <w:tcPr>
            <w:tcW w:w="2268" w:type="dxa"/>
            <w:vAlign w:val="center"/>
          </w:tcPr>
          <w:p w14:paraId="42EDAF0F" w14:textId="567130D6" w:rsidR="007A562F" w:rsidRPr="00BA0733" w:rsidRDefault="007A562F" w:rsidP="00BA0733">
            <w:pPr>
              <w:spacing w:before="120" w:after="120"/>
              <w:rPr>
                <w:ins w:id="84" w:author="hideki.noguchi@gmail.com" w:date="2021-01-29T15:32:00Z"/>
                <w:rFonts w:hint="eastAsia"/>
                <w:sz w:val="22"/>
                <w:lang w:val="en-GB" w:eastAsia="ja-JP"/>
              </w:rPr>
            </w:pPr>
            <w:ins w:id="85" w:author="hideki.noguchi@gmail.com" w:date="2021-01-29T15:33:00Z">
              <w:r>
                <w:rPr>
                  <w:rFonts w:hint="eastAsia"/>
                  <w:sz w:val="22"/>
                  <w:lang w:val="en-GB" w:eastAsia="ja-JP"/>
                </w:rPr>
                <w:t>S</w:t>
              </w:r>
              <w:r>
                <w:rPr>
                  <w:sz w:val="22"/>
                  <w:lang w:val="en-GB" w:eastAsia="ja-JP"/>
                </w:rPr>
                <w:t>econd issue</w:t>
              </w:r>
            </w:ins>
          </w:p>
        </w:tc>
        <w:tc>
          <w:tcPr>
            <w:tcW w:w="6380" w:type="dxa"/>
            <w:vAlign w:val="center"/>
          </w:tcPr>
          <w:p w14:paraId="3361A82B" w14:textId="1D94208C" w:rsidR="007A562F" w:rsidRPr="00BA0733" w:rsidRDefault="007A562F" w:rsidP="00BA0733">
            <w:pPr>
              <w:spacing w:before="120" w:after="120"/>
              <w:rPr>
                <w:ins w:id="86" w:author="hideki.noguchi@gmail.com" w:date="2021-01-29T15:32:00Z"/>
                <w:rFonts w:hint="eastAsia"/>
                <w:sz w:val="22"/>
                <w:lang w:val="en-GB" w:eastAsia="ja-JP"/>
              </w:rPr>
            </w:pPr>
            <w:ins w:id="87" w:author="hideki.noguchi@gmail.com" w:date="2021-01-29T15:33:00Z">
              <w:r>
                <w:rPr>
                  <w:rFonts w:hint="eastAsia"/>
                  <w:sz w:val="22"/>
                  <w:lang w:val="en-GB" w:eastAsia="ja-JP"/>
                </w:rPr>
                <w:t>G</w:t>
              </w:r>
              <w:r>
                <w:rPr>
                  <w:sz w:val="22"/>
                  <w:lang w:val="en-GB" w:eastAsia="ja-JP"/>
                </w:rPr>
                <w:t>eneral Assembly Resolution, Rio-de-Janeiro, Brazil, June 2</w:t>
              </w:r>
            </w:ins>
            <w:ins w:id="88" w:author="hideki.noguchi@gmail.com" w:date="2021-01-29T15:34:00Z">
              <w:r>
                <w:rPr>
                  <w:sz w:val="22"/>
                  <w:lang w:val="en-GB" w:eastAsia="ja-JP"/>
                </w:rPr>
                <w:t>022</w:t>
              </w:r>
            </w:ins>
          </w:p>
        </w:tc>
      </w:tr>
    </w:tbl>
    <w:p w14:paraId="5D2874E0" w14:textId="77777777" w:rsidR="00AB326D" w:rsidRPr="004259CB" w:rsidRDefault="00AB326D" w:rsidP="004259CB">
      <w:pPr>
        <w:pStyle w:val="a0"/>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A9198" w14:textId="77777777" w:rsidR="00B973BA" w:rsidRDefault="00B973BA" w:rsidP="003274DB">
      <w:r>
        <w:separator/>
      </w:r>
    </w:p>
  </w:endnote>
  <w:endnote w:type="continuationSeparator" w:id="0">
    <w:p w14:paraId="6E837BD0" w14:textId="77777777" w:rsidR="00B973BA" w:rsidRDefault="00B973B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5DA6B7E" w:rsidR="00857580" w:rsidRDefault="00A96D8D" w:rsidP="008747E0">
    <w:pPr>
      <w:pStyle w:val="a6"/>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a6"/>
      <w:rPr>
        <w:lang w:val="en-GB"/>
      </w:rPr>
    </w:pPr>
  </w:p>
  <w:p w14:paraId="4D2C0277" w14:textId="77777777" w:rsidR="00857580" w:rsidRPr="00ED2A8D" w:rsidRDefault="00857580" w:rsidP="008747E0">
    <w:pPr>
      <w:pStyle w:val="a6"/>
      <w:rPr>
        <w:lang w:val="en-GB"/>
      </w:rPr>
    </w:pPr>
  </w:p>
  <w:p w14:paraId="2C677270" w14:textId="77777777" w:rsidR="00857580" w:rsidRPr="00ED2A8D" w:rsidRDefault="00857580" w:rsidP="008747E0">
    <w:pPr>
      <w:pStyle w:val="a6"/>
      <w:rPr>
        <w:lang w:val="en-GB"/>
      </w:rPr>
    </w:pPr>
  </w:p>
  <w:p w14:paraId="179DF90C" w14:textId="77777777" w:rsidR="00857580" w:rsidRPr="00ED2A8D" w:rsidRDefault="00857580" w:rsidP="008747E0">
    <w:pPr>
      <w:pStyle w:val="a6"/>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a6"/>
      <w:rPr>
        <w:sz w:val="15"/>
        <w:szCs w:val="15"/>
      </w:rPr>
    </w:pPr>
  </w:p>
  <w:p w14:paraId="01C7A649" w14:textId="77777777" w:rsidR="00857580" w:rsidRDefault="00857580" w:rsidP="00CB19DB">
    <w:pPr>
      <w:pStyle w:val="Footerportrait"/>
    </w:pPr>
  </w:p>
  <w:p w14:paraId="6342E974" w14:textId="148515C9" w:rsidR="00857580" w:rsidRPr="00C04016" w:rsidRDefault="00C04016" w:rsidP="00CB19DB">
    <w:pPr>
      <w:pStyle w:val="Footerportrait"/>
      <w:rPr>
        <w:rStyle w:val="ab"/>
        <w:szCs w:val="15"/>
        <w:lang w:val="fr-FR"/>
      </w:rPr>
    </w:pPr>
    <w:r>
      <w:fldChar w:fldCharType="begin"/>
    </w:r>
    <w:r w:rsidRPr="00C04016">
      <w:rPr>
        <w:lang w:val="fr-FR"/>
      </w:rPr>
      <w:instrText xml:space="preserve"> STYLEREF "Document type" \* MERGEFORMAT </w:instrText>
    </w:r>
    <w:r>
      <w:fldChar w:fldCharType="separate"/>
    </w:r>
    <w:r w:rsidR="00AE50AA">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AE50AA">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AE50AA">
      <w:rPr>
        <w:lang w:val="fr-FR"/>
      </w:rPr>
      <w:t>Digital Communication Technologies</w:t>
    </w:r>
    <w:r>
      <w:fldChar w:fldCharType="end"/>
    </w:r>
  </w:p>
  <w:p w14:paraId="19BC5EB7" w14:textId="55F9268E"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AE50AA">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AE50AA">
      <w:rPr>
        <w:lang w:val="fr-FR"/>
      </w:rPr>
      <w:t>May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8EC4B" w14:textId="77777777" w:rsidR="00B973BA" w:rsidRDefault="00B973BA" w:rsidP="003274DB">
      <w:r>
        <w:separator/>
      </w:r>
    </w:p>
  </w:footnote>
  <w:footnote w:type="continuationSeparator" w:id="0">
    <w:p w14:paraId="16B017A9" w14:textId="77777777" w:rsidR="00B973BA" w:rsidRDefault="00B973B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028E7" w14:textId="4F078190" w:rsidR="00857580" w:rsidRPr="003E2769" w:rsidRDefault="00857580" w:rsidP="003E2769">
    <w:pPr>
      <w:pStyle w:val="a4"/>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a4"/>
      <w:jc w:val="right"/>
      <w:rPr>
        <w:sz w:val="18"/>
        <w:szCs w:val="18"/>
        <w:lang w:val="en-GB"/>
      </w:rPr>
    </w:pPr>
  </w:p>
  <w:p w14:paraId="498193C0" w14:textId="77777777" w:rsidR="00857580" w:rsidRDefault="00857580" w:rsidP="008747E0">
    <w:pPr>
      <w:pStyle w:val="a4"/>
      <w:rPr>
        <w:lang w:val="en-GB"/>
      </w:rPr>
    </w:pPr>
  </w:p>
  <w:p w14:paraId="0B0E168D" w14:textId="77777777" w:rsidR="00857580" w:rsidRDefault="00857580" w:rsidP="008747E0">
    <w:pPr>
      <w:pStyle w:val="a4"/>
      <w:rPr>
        <w:lang w:val="en-GB"/>
      </w:rPr>
    </w:pPr>
  </w:p>
  <w:p w14:paraId="3683E4FB" w14:textId="77777777" w:rsidR="00857580" w:rsidRDefault="00857580" w:rsidP="008747E0">
    <w:pPr>
      <w:pStyle w:val="a4"/>
      <w:rPr>
        <w:lang w:val="en-GB"/>
      </w:rPr>
    </w:pPr>
  </w:p>
  <w:p w14:paraId="7CF44F24" w14:textId="77777777" w:rsidR="00857580" w:rsidRDefault="00857580" w:rsidP="008747E0">
    <w:pPr>
      <w:pStyle w:val="a4"/>
      <w:rPr>
        <w:lang w:val="en-GB"/>
      </w:rPr>
    </w:pPr>
  </w:p>
  <w:p w14:paraId="438D0FBD" w14:textId="77777777" w:rsidR="00857580" w:rsidRDefault="00857580" w:rsidP="008747E0">
    <w:pPr>
      <w:pStyle w:val="a4"/>
      <w:rPr>
        <w:lang w:val="en-GB"/>
      </w:rPr>
    </w:pPr>
  </w:p>
  <w:p w14:paraId="15A1A2A6" w14:textId="77777777" w:rsidR="00857580" w:rsidRPr="00ED2A8D" w:rsidRDefault="00857580" w:rsidP="008747E0">
    <w:pPr>
      <w:pStyle w:val="a4"/>
      <w:rPr>
        <w:lang w:val="en-GB"/>
      </w:rPr>
    </w:pPr>
  </w:p>
  <w:p w14:paraId="74E97DBD" w14:textId="77777777" w:rsidR="00857580" w:rsidRPr="00ED2A8D" w:rsidRDefault="00857580" w:rsidP="001349DB">
    <w:pPr>
      <w:pStyle w:val="a4"/>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1FB4" w14:textId="7AF6AFBB" w:rsidR="00C04016" w:rsidRDefault="00C0401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7DD9E" w14:textId="6CEF539A" w:rsidR="00A50278" w:rsidRDefault="00A502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4BAE9" w14:textId="68B3ACB8" w:rsidR="003E2769" w:rsidRPr="00A96D8D" w:rsidRDefault="00A96D8D" w:rsidP="00A96D8D">
    <w:pPr>
      <w:pStyle w:val="a4"/>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a4"/>
      <w:tabs>
        <w:tab w:val="left" w:pos="5200"/>
      </w:tabs>
      <w:jc w:val="right"/>
      <w:rPr>
        <w:sz w:val="18"/>
        <w:szCs w:val="18"/>
        <w:lang w:val="en-GB"/>
      </w:rPr>
    </w:pPr>
  </w:p>
  <w:p w14:paraId="154EDDAE" w14:textId="77777777" w:rsidR="003E2769" w:rsidRDefault="003E2769" w:rsidP="008747E0">
    <w:pPr>
      <w:pStyle w:val="a4"/>
      <w:rPr>
        <w:lang w:val="en-GB"/>
      </w:rPr>
    </w:pPr>
  </w:p>
  <w:p w14:paraId="0D9B2B57" w14:textId="77777777" w:rsidR="003E2769" w:rsidRDefault="003E2769" w:rsidP="008747E0">
    <w:pPr>
      <w:pStyle w:val="a4"/>
      <w:rPr>
        <w:lang w:val="en-GB"/>
      </w:rPr>
    </w:pPr>
  </w:p>
  <w:p w14:paraId="14DA54E4" w14:textId="77777777" w:rsidR="003E2769" w:rsidRDefault="003E2769" w:rsidP="008747E0">
    <w:pPr>
      <w:pStyle w:val="a4"/>
      <w:rPr>
        <w:lang w:val="en-GB"/>
      </w:rPr>
    </w:pPr>
  </w:p>
  <w:p w14:paraId="16F76FB8" w14:textId="77777777" w:rsidR="003E2769" w:rsidRDefault="003E2769" w:rsidP="008747E0">
    <w:pPr>
      <w:pStyle w:val="a4"/>
      <w:rPr>
        <w:lang w:val="en-GB"/>
      </w:rPr>
    </w:pPr>
  </w:p>
  <w:p w14:paraId="2D85A4DC" w14:textId="77777777" w:rsidR="003E2769" w:rsidRPr="00ED2A8D" w:rsidRDefault="003E2769" w:rsidP="008747E0">
    <w:pPr>
      <w:pStyle w:val="a4"/>
      <w:rPr>
        <w:lang w:val="en-GB"/>
      </w:rPr>
    </w:pPr>
  </w:p>
  <w:p w14:paraId="7B125C8B" w14:textId="339C9DBD" w:rsidR="003E2769" w:rsidRPr="00ED2A8D" w:rsidRDefault="003E2769" w:rsidP="001349DB">
    <w:pPr>
      <w:pStyle w:val="a4"/>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EDE30" w14:textId="00699114" w:rsidR="00A50278" w:rsidRDefault="00A50278">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409D" w14:textId="371DB0A2" w:rsidR="00C04016" w:rsidRDefault="00C04016">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090E0C33" w:rsidR="00857580" w:rsidRPr="00ED2A8D" w:rsidRDefault="005F70AF" w:rsidP="008747E0">
    <w:pPr>
      <w:pStyle w:val="a4"/>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a4"/>
      <w:jc w:val="right"/>
      <w:rPr>
        <w:lang w:val="en-GB"/>
      </w:rPr>
    </w:pPr>
  </w:p>
  <w:p w14:paraId="406C1DF9" w14:textId="3D8DDC09" w:rsidR="00857580" w:rsidRPr="00A96D8D" w:rsidRDefault="00857580" w:rsidP="00A96D8D">
    <w:pPr>
      <w:pStyle w:val="a4"/>
      <w:jc w:val="right"/>
      <w:rPr>
        <w:sz w:val="18"/>
        <w:szCs w:val="18"/>
        <w:lang w:val="en-GB"/>
      </w:rPr>
    </w:pPr>
  </w:p>
  <w:p w14:paraId="0EC6BE50" w14:textId="77777777" w:rsidR="00857580" w:rsidRDefault="00857580" w:rsidP="008747E0">
    <w:pPr>
      <w:pStyle w:val="a4"/>
      <w:rPr>
        <w:lang w:val="en-GB"/>
      </w:rPr>
    </w:pPr>
  </w:p>
  <w:p w14:paraId="797FC944" w14:textId="77777777" w:rsidR="00857580" w:rsidRDefault="00857580" w:rsidP="008747E0">
    <w:pPr>
      <w:pStyle w:val="a4"/>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a4"/>
      <w:rPr>
        <w:lang w:val="en-GB"/>
      </w:rPr>
    </w:pPr>
  </w:p>
  <w:p w14:paraId="208BEEFD" w14:textId="77777777" w:rsidR="00857580" w:rsidRDefault="00857580" w:rsidP="008747E0">
    <w:pPr>
      <w:pStyle w:val="a4"/>
      <w:rPr>
        <w:lang w:val="en-GB"/>
      </w:rPr>
    </w:pPr>
  </w:p>
  <w:p w14:paraId="335C2D9D" w14:textId="77777777" w:rsidR="00857580" w:rsidRDefault="00857580" w:rsidP="008747E0">
    <w:pPr>
      <w:pStyle w:val="a4"/>
      <w:rPr>
        <w:lang w:val="en-GB"/>
      </w:rPr>
    </w:pPr>
  </w:p>
  <w:p w14:paraId="724EA15F" w14:textId="77777777" w:rsidR="00857580" w:rsidRPr="00ED2A8D" w:rsidRDefault="00857580" w:rsidP="008747E0">
    <w:pPr>
      <w:pStyle w:val="a4"/>
      <w:rPr>
        <w:lang w:val="en-GB"/>
      </w:rPr>
    </w:pPr>
  </w:p>
  <w:p w14:paraId="4D91A256" w14:textId="77777777" w:rsidR="00857580" w:rsidRPr="00AC33A2" w:rsidRDefault="00857580" w:rsidP="0078486B">
    <w:pPr>
      <w:pStyle w:val="a4"/>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DC85" w14:textId="73A90B26" w:rsidR="00C04016" w:rsidRDefault="00C04016">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1EEE2" w14:textId="64C08368" w:rsidR="00C04016" w:rsidRDefault="00C04016">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67B96" w14:textId="487E0AF7" w:rsidR="005F70AF" w:rsidRDefault="005F70AF" w:rsidP="00C04016">
    <w:pPr>
      <w:pStyle w:val="a4"/>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a4"/>
      <w:jc w:val="right"/>
      <w:rPr>
        <w:sz w:val="22"/>
        <w:lang w:val="en-GB"/>
      </w:rPr>
    </w:pPr>
  </w:p>
  <w:p w14:paraId="4F91943A" w14:textId="09870617" w:rsidR="00857580" w:rsidRPr="00A96D8D" w:rsidRDefault="00857580" w:rsidP="00C04016">
    <w:pPr>
      <w:pStyle w:val="a4"/>
      <w:jc w:val="right"/>
      <w:rPr>
        <w:sz w:val="18"/>
        <w:szCs w:val="18"/>
        <w:lang w:val="en-GB"/>
      </w:rPr>
    </w:pPr>
  </w:p>
  <w:p w14:paraId="1DB74C46" w14:textId="77777777" w:rsidR="00A96D8D" w:rsidRPr="00AB623C" w:rsidRDefault="00A96D8D" w:rsidP="00C04016">
    <w:pPr>
      <w:pStyle w:val="a4"/>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16EAF"/>
    <w:rsid w:val="00033773"/>
    <w:rsid w:val="00085375"/>
    <w:rsid w:val="000947CB"/>
    <w:rsid w:val="000B678C"/>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16122"/>
    <w:rsid w:val="00A1776A"/>
    <w:rsid w:val="00A47080"/>
    <w:rsid w:val="00A50278"/>
    <w:rsid w:val="00A549B3"/>
    <w:rsid w:val="00A96D8D"/>
    <w:rsid w:val="00AA70F6"/>
    <w:rsid w:val="00AB326D"/>
    <w:rsid w:val="00AB623C"/>
    <w:rsid w:val="00AB73F4"/>
    <w:rsid w:val="00AC33A2"/>
    <w:rsid w:val="00AE50AA"/>
    <w:rsid w:val="00AF159C"/>
    <w:rsid w:val="00B02CC1"/>
    <w:rsid w:val="00B12B0A"/>
    <w:rsid w:val="00B31A41"/>
    <w:rsid w:val="00B67422"/>
    <w:rsid w:val="00B97082"/>
    <w:rsid w:val="00B973BA"/>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A609A"/>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AC"/>
    <w:pPr>
      <w:spacing w:after="0" w:line="216" w:lineRule="atLeast"/>
    </w:pPr>
    <w:rPr>
      <w:sz w:val="18"/>
      <w:lang w:val="en-US"/>
    </w:rPr>
  </w:style>
  <w:style w:type="paragraph" w:styleId="1">
    <w:name w:val="heading 1"/>
    <w:basedOn w:val="a"/>
    <w:next w:val="Heading1separatationline"/>
    <w:link w:val="10"/>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a"/>
    <w:next w:val="Heading2separationline"/>
    <w:link w:val="20"/>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3">
    <w:name w:val="heading 3"/>
    <w:basedOn w:val="a"/>
    <w:next w:val="a0"/>
    <w:link w:val="30"/>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4">
    <w:name w:val="heading 4"/>
    <w:basedOn w:val="a"/>
    <w:next w:val="a0"/>
    <w:link w:val="40"/>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5">
    <w:name w:val="heading 5"/>
    <w:basedOn w:val="a"/>
    <w:next w:val="a"/>
    <w:link w:val="50"/>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6">
    <w:name w:val="heading 6"/>
    <w:basedOn w:val="a"/>
    <w:next w:val="a"/>
    <w:link w:val="60"/>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
    <w:next w:val="a"/>
    <w:link w:val="70"/>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rsid w:val="008747E0"/>
    <w:pPr>
      <w:spacing w:after="0" w:line="240" w:lineRule="exact"/>
    </w:pPr>
    <w:rPr>
      <w:sz w:val="20"/>
      <w:lang w:val="en-US"/>
    </w:rPr>
  </w:style>
  <w:style w:type="character" w:customStyle="1" w:styleId="a5">
    <w:name w:val="ヘッダー (文字)"/>
    <w:basedOn w:val="a1"/>
    <w:link w:val="a4"/>
    <w:uiPriority w:val="99"/>
    <w:rsid w:val="009E16EC"/>
    <w:rPr>
      <w:sz w:val="20"/>
      <w:lang w:val="en-US"/>
    </w:rPr>
  </w:style>
  <w:style w:type="paragraph" w:styleId="a6">
    <w:name w:val="footer"/>
    <w:link w:val="a7"/>
    <w:rsid w:val="008747E0"/>
    <w:pPr>
      <w:spacing w:after="0" w:line="240" w:lineRule="exact"/>
    </w:pPr>
    <w:rPr>
      <w:sz w:val="20"/>
      <w:lang w:val="en-US"/>
    </w:rPr>
  </w:style>
  <w:style w:type="character" w:customStyle="1" w:styleId="a7">
    <w:name w:val="フッター (文字)"/>
    <w:basedOn w:val="a1"/>
    <w:link w:val="a6"/>
    <w:rsid w:val="009E16EC"/>
    <w:rPr>
      <w:sz w:val="20"/>
      <w:lang w:val="en-US"/>
    </w:rPr>
  </w:style>
  <w:style w:type="paragraph" w:styleId="a8">
    <w:name w:val="Balloon Text"/>
    <w:basedOn w:val="a"/>
    <w:link w:val="a9"/>
    <w:uiPriority w:val="99"/>
    <w:semiHidden/>
    <w:rsid w:val="00EB6F3C"/>
    <w:pPr>
      <w:spacing w:line="240" w:lineRule="auto"/>
    </w:pPr>
    <w:rPr>
      <w:rFonts w:ascii="Tahoma" w:hAnsi="Tahoma" w:cs="Tahoma"/>
      <w:sz w:val="16"/>
      <w:szCs w:val="16"/>
    </w:rPr>
  </w:style>
  <w:style w:type="character" w:customStyle="1" w:styleId="a9">
    <w:name w:val="吹き出し (文字)"/>
    <w:basedOn w:val="a1"/>
    <w:link w:val="a8"/>
    <w:uiPriority w:val="99"/>
    <w:semiHidden/>
    <w:rsid w:val="00EB6F3C"/>
    <w:rPr>
      <w:rFonts w:ascii="Tahoma" w:hAnsi="Tahoma" w:cs="Tahoma"/>
      <w:sz w:val="16"/>
      <w:szCs w:val="16"/>
      <w:lang w:val="en-US"/>
    </w:rPr>
  </w:style>
  <w:style w:type="table" w:styleId="aa">
    <w:name w:val="Table Grid"/>
    <w:basedOn w:val="a2"/>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CB19DB"/>
    <w:rPr>
      <w:rFonts w:asciiTheme="minorHAnsi" w:hAnsiTheme="minorHAnsi"/>
      <w:sz w:val="15"/>
    </w:rPr>
  </w:style>
  <w:style w:type="character" w:customStyle="1" w:styleId="10">
    <w:name w:val="見出し 1 (文字)"/>
    <w:basedOn w:val="a1"/>
    <w:link w:val="1"/>
    <w:rsid w:val="00F41515"/>
    <w:rPr>
      <w:rFonts w:asciiTheme="majorHAnsi" w:eastAsiaTheme="majorEastAsia" w:hAnsiTheme="majorHAnsi" w:cstheme="majorBidi"/>
      <w:b/>
      <w:bCs/>
      <w:caps/>
      <w:color w:val="00558C"/>
      <w:sz w:val="28"/>
      <w:szCs w:val="24"/>
      <w:lang w:val="en-GB"/>
    </w:rPr>
  </w:style>
  <w:style w:type="character" w:customStyle="1" w:styleId="20">
    <w:name w:val="見出し 2 (文字)"/>
    <w:basedOn w:val="a1"/>
    <w:link w:val="2"/>
    <w:rsid w:val="00E24B2E"/>
    <w:rPr>
      <w:rFonts w:asciiTheme="majorHAnsi" w:eastAsiaTheme="majorEastAsia" w:hAnsiTheme="majorHAnsi" w:cstheme="majorBidi"/>
      <w:b/>
      <w:bCs/>
      <w:caps/>
      <w:color w:val="00558C"/>
      <w:sz w:val="24"/>
      <w:szCs w:val="24"/>
      <w:lang w:val="en-GB"/>
    </w:rPr>
  </w:style>
  <w:style w:type="character" w:customStyle="1" w:styleId="30">
    <w:name w:val="見出し 3 (文字)"/>
    <w:basedOn w:val="a1"/>
    <w:link w:val="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a"/>
    <w:rsid w:val="001349DB"/>
    <w:rPr>
      <w:color w:val="000000" w:themeColor="text1"/>
      <w:sz w:val="22"/>
    </w:rPr>
  </w:style>
  <w:style w:type="character" w:customStyle="1" w:styleId="40">
    <w:name w:val="見出し 4 (文字)"/>
    <w:basedOn w:val="a1"/>
    <w:link w:val="4"/>
    <w:rsid w:val="00E24B2E"/>
    <w:rPr>
      <w:rFonts w:asciiTheme="majorHAnsi" w:eastAsiaTheme="majorEastAsia" w:hAnsiTheme="majorHAnsi" w:cstheme="majorBidi"/>
      <w:b/>
      <w:bCs/>
      <w:iCs/>
      <w:color w:val="00558C"/>
      <w:lang w:val="en-GB"/>
    </w:rPr>
  </w:style>
  <w:style w:type="character" w:customStyle="1" w:styleId="50">
    <w:name w:val="見出し 5 (文字)"/>
    <w:basedOn w:val="a1"/>
    <w:link w:val="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60">
    <w:name w:val="見出し 6 (文字)"/>
    <w:basedOn w:val="a1"/>
    <w:link w:val="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70">
    <w:name w:val="見出し 7 (文字)"/>
    <w:basedOn w:val="a1"/>
    <w:link w:val="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80">
    <w:name w:val="見出し 8 (文字)"/>
    <w:basedOn w:val="a1"/>
    <w:link w:val="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90">
    <w:name w:val="見出し 9 (文字)"/>
    <w:basedOn w:val="a1"/>
    <w:link w:val="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ac">
    <w:name w:val="Subtitle"/>
    <w:basedOn w:val="a"/>
    <w:next w:val="a"/>
    <w:link w:val="ad"/>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ad">
    <w:name w:val="副題 (文字)"/>
    <w:basedOn w:val="a1"/>
    <w:link w:val="ac"/>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a"/>
    <w:rsid w:val="00441393"/>
    <w:pPr>
      <w:spacing w:line="180" w:lineRule="exact"/>
      <w:jc w:val="right"/>
    </w:pPr>
    <w:rPr>
      <w:color w:val="00558C" w:themeColor="accent1"/>
      <w:lang w:val="en-GB"/>
    </w:rPr>
  </w:style>
  <w:style w:type="paragraph" w:customStyle="1" w:styleId="Footerportrait">
    <w:name w:val="Footer portrait"/>
    <w:basedOn w:val="a"/>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a6"/>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11">
    <w:name w:val="toc 1"/>
    <w:basedOn w:val="a"/>
    <w:next w:val="a"/>
    <w:autoRedefine/>
    <w:uiPriority w:val="39"/>
    <w:rsid w:val="006127AC"/>
    <w:pPr>
      <w:tabs>
        <w:tab w:val="right" w:leader="dot" w:pos="10206"/>
      </w:tabs>
      <w:spacing w:line="300" w:lineRule="atLeast"/>
      <w:ind w:right="424"/>
    </w:pPr>
    <w:rPr>
      <w:b/>
      <w:noProof/>
      <w:color w:val="00558C" w:themeColor="accent1"/>
      <w:sz w:val="22"/>
    </w:rPr>
  </w:style>
  <w:style w:type="paragraph" w:styleId="21">
    <w:name w:val="toc 2"/>
    <w:basedOn w:val="a"/>
    <w:next w:val="a"/>
    <w:autoRedefine/>
    <w:uiPriority w:val="39"/>
    <w:rsid w:val="006127AC"/>
    <w:pPr>
      <w:tabs>
        <w:tab w:val="right" w:leader="dot" w:pos="10206"/>
      </w:tabs>
      <w:spacing w:line="300" w:lineRule="atLeast"/>
      <w:ind w:right="424"/>
    </w:pPr>
    <w:rPr>
      <w:noProof/>
      <w:color w:val="00558C" w:themeColor="accent1"/>
      <w:sz w:val="22"/>
    </w:rPr>
  </w:style>
  <w:style w:type="character" w:styleId="ae">
    <w:name w:val="Hyperlink"/>
    <w:basedOn w:val="a1"/>
    <w:uiPriority w:val="99"/>
    <w:unhideWhenUsed/>
    <w:rsid w:val="00AC33A2"/>
    <w:rPr>
      <w:color w:val="000000" w:themeColor="hyperlink"/>
      <w:u w:val="single"/>
    </w:rPr>
  </w:style>
  <w:style w:type="paragraph" w:customStyle="1" w:styleId="Listoffigures">
    <w:name w:val="List of figures"/>
    <w:basedOn w:val="a"/>
    <w:rsid w:val="00441393"/>
    <w:pPr>
      <w:spacing w:line="480" w:lineRule="atLeast"/>
    </w:pPr>
    <w:rPr>
      <w:b/>
      <w:color w:val="009FE3" w:themeColor="accent2"/>
      <w:sz w:val="40"/>
      <w:szCs w:val="40"/>
      <w:lang w:val="en-GB"/>
    </w:rPr>
  </w:style>
  <w:style w:type="paragraph" w:styleId="af">
    <w:name w:val="table of figures"/>
    <w:basedOn w:val="a"/>
    <w:next w:val="a"/>
    <w:uiPriority w:val="99"/>
    <w:rsid w:val="00441393"/>
    <w:pPr>
      <w:spacing w:line="300" w:lineRule="atLeast"/>
    </w:pPr>
    <w:rPr>
      <w:i/>
      <w:color w:val="00558C" w:themeColor="accent1"/>
      <w:sz w:val="22"/>
    </w:rPr>
  </w:style>
  <w:style w:type="paragraph" w:customStyle="1" w:styleId="Tableheading">
    <w:name w:val="Table heading"/>
    <w:basedOn w:val="a"/>
    <w:next w:val="Tabletext"/>
    <w:qFormat/>
    <w:rsid w:val="00AB623C"/>
    <w:pPr>
      <w:ind w:left="113" w:right="113"/>
    </w:pPr>
    <w:rPr>
      <w:b/>
      <w:color w:val="009FE3" w:themeColor="accent2"/>
    </w:rPr>
  </w:style>
  <w:style w:type="table" w:styleId="41">
    <w:name w:val="Medium Shading 1"/>
    <w:basedOn w:val="a2"/>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0">
    <w:name w:val="caption"/>
    <w:basedOn w:val="a"/>
    <w:next w:val="a"/>
    <w:uiPriority w:val="35"/>
    <w:rsid w:val="001349DB"/>
    <w:rPr>
      <w:b/>
      <w:bCs/>
      <w:i/>
      <w:color w:val="575756"/>
      <w:sz w:val="22"/>
      <w:u w:val="single"/>
      <w:lang w:val="fr-FR"/>
    </w:rPr>
  </w:style>
  <w:style w:type="paragraph" w:styleId="31">
    <w:name w:val="toc 3"/>
    <w:basedOn w:val="a"/>
    <w:next w:val="a"/>
    <w:autoRedefine/>
    <w:uiPriority w:val="39"/>
    <w:unhideWhenUsed/>
    <w:rsid w:val="00680F99"/>
    <w:pPr>
      <w:spacing w:after="100"/>
      <w:ind w:left="360"/>
    </w:pPr>
  </w:style>
  <w:style w:type="paragraph" w:customStyle="1" w:styleId="Acronym">
    <w:name w:val="Acronym"/>
    <w:basedOn w:val="a"/>
    <w:qFormat/>
    <w:rsid w:val="00E270C5"/>
    <w:pPr>
      <w:spacing w:after="60"/>
      <w:ind w:left="1418" w:hanging="1418"/>
    </w:pPr>
    <w:rPr>
      <w:sz w:val="22"/>
      <w:lang w:val="en-GB"/>
    </w:rPr>
  </w:style>
  <w:style w:type="paragraph" w:customStyle="1" w:styleId="Documentdate">
    <w:name w:val="Document date"/>
    <w:basedOn w:val="a"/>
    <w:rsid w:val="00E270C5"/>
    <w:rPr>
      <w:b/>
      <w:color w:val="00558C"/>
      <w:sz w:val="28"/>
      <w:lang w:val="en-GB"/>
    </w:rPr>
  </w:style>
  <w:style w:type="paragraph" w:customStyle="1" w:styleId="Documentname">
    <w:name w:val="Document name"/>
    <w:basedOn w:val="a"/>
    <w:rsid w:val="00E270C5"/>
    <w:pPr>
      <w:spacing w:line="500" w:lineRule="exact"/>
    </w:pPr>
    <w:rPr>
      <w:caps/>
      <w:color w:val="00558C"/>
      <w:sz w:val="50"/>
      <w:szCs w:val="50"/>
      <w:lang w:val="en-GB"/>
    </w:rPr>
  </w:style>
  <w:style w:type="paragraph" w:customStyle="1" w:styleId="Documentnumber">
    <w:name w:val="Document number"/>
    <w:basedOn w:val="a"/>
    <w:next w:val="a"/>
    <w:rsid w:val="00E270C5"/>
    <w:rPr>
      <w:caps/>
      <w:color w:val="00558C"/>
      <w:sz w:val="50"/>
      <w:lang w:val="en-GB"/>
    </w:rPr>
  </w:style>
  <w:style w:type="paragraph" w:customStyle="1" w:styleId="Documenttype">
    <w:name w:val="Document type"/>
    <w:basedOn w:val="a"/>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a"/>
    <w:rsid w:val="00E270C5"/>
    <w:rPr>
      <w:b/>
      <w:color w:val="00558C" w:themeColor="accent1"/>
      <w:sz w:val="50"/>
      <w:szCs w:val="50"/>
      <w:lang w:val="en-GB"/>
    </w:rPr>
  </w:style>
  <w:style w:type="paragraph" w:styleId="a0">
    <w:name w:val="Body Text"/>
    <w:basedOn w:val="a"/>
    <w:link w:val="af1"/>
    <w:unhideWhenUsed/>
    <w:qFormat/>
    <w:rsid w:val="00E270C5"/>
    <w:pPr>
      <w:spacing w:after="120"/>
    </w:pPr>
    <w:rPr>
      <w:sz w:val="22"/>
      <w:lang w:val="en-GB"/>
    </w:rPr>
  </w:style>
  <w:style w:type="character" w:customStyle="1" w:styleId="af1">
    <w:name w:val="本文 (文字)"/>
    <w:basedOn w:val="a1"/>
    <w:link w:val="a0"/>
    <w:rsid w:val="00E270C5"/>
    <w:rPr>
      <w:lang w:val="en-GB"/>
    </w:rPr>
  </w:style>
  <w:style w:type="paragraph" w:customStyle="1" w:styleId="Bullet1">
    <w:name w:val="Bullet 1"/>
    <w:basedOn w:val="a"/>
    <w:qFormat/>
    <w:rsid w:val="00E270C5"/>
    <w:pPr>
      <w:numPr>
        <w:numId w:val="19"/>
      </w:numPr>
      <w:spacing w:after="120"/>
    </w:pPr>
    <w:rPr>
      <w:color w:val="000000" w:themeColor="text1"/>
      <w:sz w:val="22"/>
      <w:lang w:val="en-GB"/>
    </w:rPr>
  </w:style>
  <w:style w:type="paragraph" w:customStyle="1" w:styleId="Bullet1text">
    <w:name w:val="Bullet 1 text"/>
    <w:basedOn w:val="a"/>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a"/>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1"/>
    <w:link w:val="Bullet2"/>
    <w:rsid w:val="00E270C5"/>
    <w:rPr>
      <w:color w:val="000000" w:themeColor="text1"/>
      <w:lang w:val="en-GB"/>
    </w:rPr>
  </w:style>
  <w:style w:type="paragraph" w:customStyle="1" w:styleId="Bullet2text">
    <w:name w:val="Bullet 2 text"/>
    <w:basedOn w:val="a"/>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a"/>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a"/>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a4"/>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a"/>
    <w:next w:val="a0"/>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af0"/>
    <w:next w:val="a"/>
    <w:qFormat/>
    <w:rsid w:val="00E270C5"/>
    <w:pPr>
      <w:numPr>
        <w:numId w:val="23"/>
      </w:numPr>
      <w:spacing w:before="240" w:after="240"/>
    </w:pPr>
    <w:rPr>
      <w:lang w:val="en-GB"/>
    </w:rPr>
  </w:style>
  <w:style w:type="paragraph" w:customStyle="1" w:styleId="Heading1separatationline">
    <w:name w:val="Heading 1 separatation line"/>
    <w:basedOn w:val="a"/>
    <w:next w:val="a0"/>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a"/>
    <w:next w:val="a0"/>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a"/>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a"/>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a"/>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a"/>
    <w:qFormat/>
    <w:rsid w:val="00E270C5"/>
    <w:pPr>
      <w:spacing w:after="120"/>
      <w:ind w:left="1134"/>
    </w:pPr>
    <w:rPr>
      <w:sz w:val="22"/>
      <w:lang w:val="en-GB"/>
    </w:rPr>
  </w:style>
  <w:style w:type="paragraph" w:customStyle="1" w:styleId="Listi">
    <w:name w:val="List i"/>
    <w:basedOn w:val="a"/>
    <w:qFormat/>
    <w:rsid w:val="00E270C5"/>
    <w:pPr>
      <w:numPr>
        <w:ilvl w:val="2"/>
        <w:numId w:val="30"/>
      </w:numPr>
      <w:spacing w:after="120"/>
    </w:pPr>
    <w:rPr>
      <w:sz w:val="20"/>
      <w:lang w:val="en-GB"/>
    </w:rPr>
  </w:style>
  <w:style w:type="paragraph" w:customStyle="1" w:styleId="Listitext">
    <w:name w:val="List i text"/>
    <w:basedOn w:val="a"/>
    <w:qFormat/>
    <w:rsid w:val="004C7C5C"/>
    <w:pPr>
      <w:ind w:left="1418"/>
    </w:pPr>
    <w:rPr>
      <w:sz w:val="20"/>
      <w:lang w:val="en-GB"/>
    </w:rPr>
  </w:style>
  <w:style w:type="paragraph" w:customStyle="1" w:styleId="Tablecaption">
    <w:name w:val="Table caption"/>
    <w:basedOn w:val="af0"/>
    <w:next w:val="a"/>
    <w:qFormat/>
    <w:rsid w:val="00E270C5"/>
    <w:pPr>
      <w:numPr>
        <w:numId w:val="31"/>
      </w:numPr>
      <w:tabs>
        <w:tab w:val="left" w:pos="851"/>
      </w:tabs>
      <w:spacing w:after="240"/>
    </w:pPr>
    <w:rPr>
      <w:lang w:val="en-GB"/>
    </w:rPr>
  </w:style>
  <w:style w:type="character" w:styleId="af2">
    <w:name w:val="annotation reference"/>
    <w:basedOn w:val="a1"/>
    <w:uiPriority w:val="99"/>
    <w:semiHidden/>
    <w:unhideWhenUsed/>
    <w:rsid w:val="00E270C5"/>
    <w:rPr>
      <w:sz w:val="18"/>
      <w:szCs w:val="18"/>
    </w:rPr>
  </w:style>
  <w:style w:type="paragraph" w:styleId="af3">
    <w:name w:val="annotation text"/>
    <w:basedOn w:val="a"/>
    <w:link w:val="af4"/>
    <w:unhideWhenUsed/>
    <w:rsid w:val="00E270C5"/>
    <w:pPr>
      <w:spacing w:line="240" w:lineRule="auto"/>
    </w:pPr>
    <w:rPr>
      <w:sz w:val="24"/>
      <w:szCs w:val="24"/>
    </w:rPr>
  </w:style>
  <w:style w:type="character" w:customStyle="1" w:styleId="af4">
    <w:name w:val="コメント文字列 (文字)"/>
    <w:basedOn w:val="a1"/>
    <w:link w:val="af3"/>
    <w:rsid w:val="00E270C5"/>
    <w:rPr>
      <w:sz w:val="24"/>
      <w:szCs w:val="24"/>
      <w:lang w:val="en-US"/>
    </w:rPr>
  </w:style>
  <w:style w:type="paragraph" w:styleId="af5">
    <w:name w:val="annotation subject"/>
    <w:basedOn w:val="af3"/>
    <w:next w:val="af3"/>
    <w:link w:val="af6"/>
    <w:uiPriority w:val="99"/>
    <w:semiHidden/>
    <w:unhideWhenUsed/>
    <w:rsid w:val="00E270C5"/>
    <w:rPr>
      <w:b/>
      <w:bCs/>
      <w:sz w:val="20"/>
      <w:szCs w:val="20"/>
    </w:rPr>
  </w:style>
  <w:style w:type="character" w:customStyle="1" w:styleId="af6">
    <w:name w:val="コメント内容 (文字)"/>
    <w:basedOn w:val="af4"/>
    <w:link w:val="af5"/>
    <w:uiPriority w:val="99"/>
    <w:semiHidden/>
    <w:rsid w:val="00E270C5"/>
    <w:rPr>
      <w:b/>
      <w:bCs/>
      <w:sz w:val="20"/>
      <w:szCs w:val="20"/>
      <w:lang w:val="en-US"/>
    </w:rPr>
  </w:style>
  <w:style w:type="paragraph" w:customStyle="1" w:styleId="Tabletext">
    <w:name w:val="Table text"/>
    <w:basedOn w:val="a"/>
    <w:qFormat/>
    <w:rsid w:val="008431CF"/>
    <w:pPr>
      <w:spacing w:before="60" w:after="60"/>
      <w:ind w:left="113" w:right="113"/>
    </w:pPr>
    <w:rPr>
      <w:color w:val="000000" w:themeColor="text1"/>
      <w:sz w:val="20"/>
      <w:lang w:val="en-GB"/>
    </w:rPr>
  </w:style>
  <w:style w:type="paragraph" w:customStyle="1" w:styleId="TableParagraph">
    <w:name w:val="Table Paragraph"/>
    <w:basedOn w:val="a"/>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af7">
    <w:name w:val="Revision"/>
    <w:hidden/>
    <w:uiPriority w:val="99"/>
    <w:semiHidden/>
    <w:rsid w:val="00F9117F"/>
    <w:pPr>
      <w:spacing w:after="0" w:line="240" w:lineRule="auto"/>
    </w:pPr>
    <w:rPr>
      <w:sz w:val="18"/>
      <w:lang w:val="en-US"/>
    </w:rPr>
  </w:style>
  <w:style w:type="paragraph" w:styleId="af8">
    <w:name w:val="List Paragraph"/>
    <w:basedOn w:val="a"/>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2.xml><?xml version="1.0" encoding="utf-8"?>
<ds:datastoreItem xmlns:ds="http://schemas.openxmlformats.org/officeDocument/2006/customXml" ds:itemID="{DAD5EDA9-2D5C-4DC5-BEE2-410771FB4D7C}"/>
</file>

<file path=customXml/itemProps3.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4.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852</Words>
  <Characters>4863</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hideki.noguchi@gmail.com</cp:lastModifiedBy>
  <cp:revision>2</cp:revision>
  <cp:lastPrinted>2017-05-12T09:25:00Z</cp:lastPrinted>
  <dcterms:created xsi:type="dcterms:W3CDTF">2021-01-29T06:38:00Z</dcterms:created>
  <dcterms:modified xsi:type="dcterms:W3CDTF">2021-01-29T06:38:00Z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